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people.xml" ContentType="application/vnd.openxmlformats-officedocument.wordprocessingml.peop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深圳市深汕特别合作区住房建设和水务局2020年度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政府投资项目支出绩效报告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ascii="黑体" w:eastAsia="黑体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ascii="黑体" w:hAnsi="黑体" w:eastAsia="黑体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   </w:t>
      </w:r>
      <w:r>
        <w:rPr>
          <w:rFonts w:hint="eastAsia" w:ascii="黑体" w:hAnsi="黑体" w:eastAsia="黑体"/>
          <w:sz w:val="32"/>
          <w:szCs w:val="32"/>
        </w:rPr>
        <w:t>一、项目概况介绍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（一）根据深圳市深汕特别合作区发展改革和财政局（以下简称“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区发改财政局</w:t>
      </w:r>
      <w:r>
        <w:rPr>
          <w:rFonts w:hint="eastAsia" w:ascii="仿宋_GB2312" w:eastAsia="仿宋_GB2312"/>
          <w:sz w:val="32"/>
          <w:szCs w:val="32"/>
        </w:rPr>
        <w:t>”）批复深圳市深汕特别合作区住房建设和水务局（以下简称“我局”）的预算，2</w:t>
      </w:r>
      <w:r>
        <w:rPr>
          <w:rFonts w:ascii="仿宋_GB2312" w:eastAsia="仿宋_GB2312"/>
          <w:sz w:val="32"/>
          <w:szCs w:val="32"/>
        </w:rPr>
        <w:t>020</w:t>
      </w:r>
      <w:r>
        <w:rPr>
          <w:rFonts w:hint="eastAsia" w:ascii="仿宋_GB2312" w:eastAsia="仿宋_GB2312"/>
          <w:sz w:val="32"/>
          <w:szCs w:val="32"/>
        </w:rPr>
        <w:t>年度，我局有2</w:t>
      </w:r>
      <w:r>
        <w:rPr>
          <w:rFonts w:ascii="仿宋_GB2312" w:eastAsia="仿宋_GB2312"/>
          <w:sz w:val="32"/>
          <w:szCs w:val="32"/>
        </w:rPr>
        <w:t>7</w:t>
      </w:r>
      <w:r>
        <w:rPr>
          <w:rFonts w:hint="eastAsia" w:ascii="仿宋_GB2312" w:eastAsia="仿宋_GB2312"/>
          <w:sz w:val="32"/>
          <w:szCs w:val="32"/>
        </w:rPr>
        <w:t>个政府投资项目，主要为P</w:t>
      </w:r>
      <w:r>
        <w:rPr>
          <w:rFonts w:ascii="仿宋_GB2312" w:eastAsia="仿宋_GB2312"/>
          <w:sz w:val="32"/>
          <w:szCs w:val="32"/>
        </w:rPr>
        <w:t>PP</w:t>
      </w:r>
      <w:r>
        <w:rPr>
          <w:rFonts w:hint="eastAsia" w:ascii="仿宋_GB2312" w:eastAsia="仿宋_GB2312"/>
          <w:sz w:val="32"/>
          <w:szCs w:val="32"/>
        </w:rPr>
        <w:t>类、交通类、城市建设、农林水务、民生及其他类，各个项目均按照上级部门及行业要求申请设立，并进行了调研论证，项目严格按照</w:t>
      </w:r>
      <w:r>
        <w:rPr>
          <w:rFonts w:hint="eastAsia" w:ascii="仿宋_GB2312" w:eastAsia="仿宋_GB2312"/>
          <w:sz w:val="32"/>
          <w:szCs w:val="32"/>
          <w:lang w:eastAsia="zh-CN"/>
        </w:rPr>
        <w:t>区发改财政局</w:t>
      </w:r>
      <w:r>
        <w:rPr>
          <w:rFonts w:hint="eastAsia" w:ascii="仿宋_GB2312" w:eastAsia="仿宋_GB2312"/>
          <w:sz w:val="32"/>
          <w:szCs w:val="32"/>
        </w:rPr>
        <w:t>要求，编制了绩效目标申报表，明确了项目工作目标、职责分工制</w:t>
      </w:r>
      <w:bookmarkStart w:id="0" w:name="_GoBack"/>
      <w:bookmarkEnd w:id="0"/>
      <w:r>
        <w:rPr>
          <w:rFonts w:hint="eastAsia" w:ascii="仿宋_GB2312" w:eastAsia="仿宋_GB2312"/>
          <w:sz w:val="32"/>
          <w:szCs w:val="32"/>
        </w:rPr>
        <w:t>度保障和保障措施。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（二）2</w:t>
      </w:r>
      <w:r>
        <w:rPr>
          <w:rFonts w:ascii="仿宋_GB2312" w:eastAsia="仿宋_GB2312"/>
          <w:sz w:val="32"/>
          <w:szCs w:val="32"/>
        </w:rPr>
        <w:t>020</w:t>
      </w:r>
      <w:r>
        <w:rPr>
          <w:rFonts w:hint="eastAsia" w:ascii="仿宋_GB2312" w:eastAsia="仿宋_GB2312"/>
          <w:sz w:val="32"/>
          <w:szCs w:val="32"/>
        </w:rPr>
        <w:t>年度，我局政府投资项目预算资金总额为3</w:t>
      </w:r>
      <w:r>
        <w:rPr>
          <w:rFonts w:ascii="仿宋_GB2312" w:eastAsia="仿宋_GB2312"/>
          <w:sz w:val="32"/>
          <w:szCs w:val="32"/>
        </w:rPr>
        <w:t>27,888.89</w:t>
      </w:r>
      <w:r>
        <w:rPr>
          <w:rFonts w:hint="eastAsia" w:ascii="仿宋_GB2312" w:eastAsia="仿宋_GB2312"/>
          <w:sz w:val="32"/>
          <w:szCs w:val="32"/>
        </w:rPr>
        <w:t>万元，实际支出金额2</w:t>
      </w:r>
      <w:r>
        <w:rPr>
          <w:rFonts w:ascii="仿宋_GB2312" w:eastAsia="仿宋_GB2312"/>
          <w:sz w:val="32"/>
          <w:szCs w:val="32"/>
        </w:rPr>
        <w:t>44</w:t>
      </w:r>
      <w:r>
        <w:rPr>
          <w:rFonts w:hint="eastAsia" w:ascii="仿宋_GB2312" w:eastAsia="仿宋_GB2312"/>
          <w:sz w:val="32"/>
          <w:szCs w:val="32"/>
        </w:rPr>
        <w:t>,</w:t>
      </w:r>
      <w:r>
        <w:rPr>
          <w:rFonts w:ascii="仿宋_GB2312" w:eastAsia="仿宋_GB2312"/>
          <w:sz w:val="32"/>
          <w:szCs w:val="32"/>
        </w:rPr>
        <w:t>338.06</w:t>
      </w:r>
      <w:r>
        <w:rPr>
          <w:rFonts w:hint="eastAsia" w:ascii="仿宋_GB2312" w:eastAsia="仿宋_GB2312"/>
          <w:sz w:val="32"/>
          <w:szCs w:val="32"/>
        </w:rPr>
        <w:t>万元，结转结余金额8</w:t>
      </w:r>
      <w:r>
        <w:rPr>
          <w:rFonts w:ascii="仿宋_GB2312" w:eastAsia="仿宋_GB2312"/>
          <w:sz w:val="32"/>
          <w:szCs w:val="32"/>
        </w:rPr>
        <w:t>3,550.83</w:t>
      </w:r>
      <w:r>
        <w:rPr>
          <w:rFonts w:hint="eastAsia" w:ascii="仿宋_GB2312" w:eastAsia="仿宋_GB2312"/>
          <w:sz w:val="32"/>
          <w:szCs w:val="32"/>
        </w:rPr>
        <w:t>万元，各项目具体情况如下表所示：</w:t>
      </w:r>
    </w:p>
    <w:p>
      <w:pPr>
        <w:ind w:firstLine="640" w:firstLineChars="200"/>
        <w:rPr>
          <w:rFonts w:hint="eastAsia" w:ascii="U5B8Bu4F53" w:hAnsi="U5B8Bu4F53" w:cs="宋体"/>
          <w:color w:val="000000"/>
          <w:kern w:val="0"/>
          <w:sz w:val="24"/>
        </w:rPr>
      </w:pPr>
      <w:r>
        <w:rPr>
          <w:rFonts w:hint="eastAsia" w:ascii="仿宋_GB2312" w:eastAsia="仿宋_GB2312"/>
          <w:sz w:val="32"/>
          <w:szCs w:val="32"/>
        </w:rPr>
        <w:t xml:space="preserve"> </w:t>
      </w:r>
      <w:r>
        <w:rPr>
          <w:rFonts w:ascii="仿宋_GB2312" w:eastAsia="仿宋_GB2312"/>
          <w:sz w:val="32"/>
          <w:szCs w:val="32"/>
        </w:rPr>
        <w:t xml:space="preserve">                                        </w:t>
      </w:r>
      <w:r>
        <w:rPr>
          <w:rFonts w:hint="eastAsia" w:ascii="U5B8Bu4F53" w:hAnsi="U5B8Bu4F53" w:cs="宋体"/>
          <w:color w:val="000000"/>
          <w:kern w:val="0"/>
          <w:sz w:val="24"/>
        </w:rPr>
        <w:t>单位：万元</w:t>
      </w:r>
    </w:p>
    <w:tbl>
      <w:tblPr>
        <w:tblStyle w:val="5"/>
        <w:tblW w:w="8359" w:type="dxa"/>
        <w:tblInd w:w="11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6"/>
        <w:gridCol w:w="3268"/>
        <w:gridCol w:w="1134"/>
        <w:gridCol w:w="1134"/>
        <w:gridCol w:w="983"/>
        <w:gridCol w:w="1144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序号</w:t>
            </w:r>
          </w:p>
        </w:tc>
        <w:tc>
          <w:tcPr>
            <w:tcW w:w="326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项目名称</w:t>
            </w:r>
          </w:p>
        </w:tc>
        <w:tc>
          <w:tcPr>
            <w:tcW w:w="1134" w:type="dxa"/>
            <w:tcBorders>
              <w:top w:val="single" w:color="000000" w:sz="4" w:space="0"/>
              <w:left w:val="nil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预算资金总量</w:t>
            </w:r>
          </w:p>
        </w:tc>
        <w:tc>
          <w:tcPr>
            <w:tcW w:w="1134" w:type="dxa"/>
            <w:tcBorders>
              <w:top w:val="single" w:color="000000" w:sz="4" w:space="0"/>
              <w:left w:val="nil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执行资金总量</w:t>
            </w:r>
          </w:p>
        </w:tc>
        <w:tc>
          <w:tcPr>
            <w:tcW w:w="983" w:type="dxa"/>
            <w:tcBorders>
              <w:top w:val="single" w:color="000000" w:sz="4" w:space="0"/>
              <w:left w:val="nil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结余数</w:t>
            </w:r>
          </w:p>
        </w:tc>
        <w:tc>
          <w:tcPr>
            <w:tcW w:w="114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执行率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69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U5B8Bu4F53" w:hAnsi="U5B8Bu4F53" w:cs="宋体"/>
                <w:color w:val="000000"/>
                <w:kern w:val="0"/>
                <w:sz w:val="24"/>
              </w:rPr>
            </w:pPr>
            <w:r>
              <w:rPr>
                <w:rFonts w:ascii="U5B8Bu4F53" w:hAnsi="U5B8Bu4F53" w:cs="宋体"/>
                <w:color w:val="000000"/>
                <w:kern w:val="0"/>
                <w:sz w:val="24"/>
              </w:rPr>
              <w:t>1</w:t>
            </w:r>
          </w:p>
        </w:tc>
        <w:tc>
          <w:tcPr>
            <w:tcW w:w="3268" w:type="dxa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U5B8Bu4F53" w:hAnsi="U5B8Bu4F53" w:cs="宋体"/>
                <w:color w:val="000000"/>
                <w:kern w:val="0"/>
                <w:sz w:val="24"/>
              </w:rPr>
            </w:pPr>
            <w:r>
              <w:rPr>
                <w:rFonts w:ascii="U5B8Bu4F53" w:hAnsi="U5B8Bu4F53" w:cs="宋体"/>
                <w:color w:val="000000"/>
                <w:kern w:val="0"/>
                <w:sz w:val="24"/>
              </w:rPr>
              <w:t>深汕特别合作区信息技术城开发、建设和运营PPP项目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18,207.15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18,207.15</w:t>
            </w:r>
          </w:p>
        </w:tc>
        <w:tc>
          <w:tcPr>
            <w:tcW w:w="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0.00</w:t>
            </w:r>
          </w:p>
        </w:tc>
        <w:tc>
          <w:tcPr>
            <w:tcW w:w="114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</w:rPr>
              <w:t>100.00%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69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U5B8Bu4F53" w:hAnsi="U5B8Bu4F53" w:cs="宋体"/>
                <w:color w:val="000000"/>
                <w:kern w:val="0"/>
                <w:sz w:val="24"/>
              </w:rPr>
            </w:pPr>
            <w:r>
              <w:rPr>
                <w:rFonts w:ascii="U5B8Bu4F53" w:hAnsi="U5B8Bu4F53" w:cs="宋体"/>
                <w:color w:val="000000"/>
                <w:kern w:val="0"/>
                <w:sz w:val="24"/>
              </w:rPr>
              <w:t>2</w:t>
            </w:r>
          </w:p>
        </w:tc>
        <w:tc>
          <w:tcPr>
            <w:tcW w:w="3268" w:type="dxa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U5B8Bu4F53" w:hAnsi="U5B8Bu4F53" w:cs="宋体"/>
                <w:color w:val="000000"/>
                <w:kern w:val="0"/>
                <w:sz w:val="24"/>
              </w:rPr>
            </w:pPr>
            <w:r>
              <w:rPr>
                <w:rFonts w:ascii="U5B8Bu4F53" w:hAnsi="U5B8Bu4F53" w:cs="宋体"/>
                <w:color w:val="000000"/>
                <w:kern w:val="0"/>
                <w:sz w:val="24"/>
              </w:rPr>
              <w:t>深汕特别合作区小漠国际物流港（一期）陆域形成及配套路网开发、建设和运营项目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</w:rPr>
              <w:t>41,288.36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40,005.62</w:t>
            </w:r>
          </w:p>
        </w:tc>
        <w:tc>
          <w:tcPr>
            <w:tcW w:w="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</w:rPr>
              <w:t>1,282.74</w:t>
            </w:r>
          </w:p>
        </w:tc>
        <w:tc>
          <w:tcPr>
            <w:tcW w:w="114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9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6.89%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69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U5B8Bu4F53" w:hAnsi="U5B8Bu4F53" w:cs="宋体"/>
                <w:color w:val="000000"/>
                <w:kern w:val="0"/>
                <w:sz w:val="24"/>
              </w:rPr>
            </w:pPr>
            <w:r>
              <w:rPr>
                <w:rFonts w:ascii="U5B8Bu4F53" w:hAnsi="U5B8Bu4F53" w:cs="宋体"/>
                <w:color w:val="000000"/>
                <w:kern w:val="0"/>
                <w:sz w:val="24"/>
              </w:rPr>
              <w:t>3</w:t>
            </w:r>
          </w:p>
        </w:tc>
        <w:tc>
          <w:tcPr>
            <w:tcW w:w="3268" w:type="dxa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U5B8Bu4F53" w:hAnsi="U5B8Bu4F53" w:cs="宋体"/>
                <w:color w:val="000000"/>
                <w:kern w:val="0"/>
                <w:sz w:val="24"/>
              </w:rPr>
            </w:pPr>
            <w:r>
              <w:rPr>
                <w:rFonts w:ascii="U5B8Bu4F53" w:hAnsi="U5B8Bu4F53" w:cs="宋体"/>
                <w:color w:val="000000"/>
                <w:kern w:val="0"/>
                <w:sz w:val="24"/>
              </w:rPr>
              <w:t>深汕大道扩建提升工程（惠汕交界至鹅埠加油站段）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</w:rPr>
              <w:t>19,486.35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</w:rPr>
              <w:t>15,144.96</w:t>
            </w:r>
          </w:p>
        </w:tc>
        <w:tc>
          <w:tcPr>
            <w:tcW w:w="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</w:rPr>
              <w:t>4341.39</w:t>
            </w:r>
          </w:p>
        </w:tc>
        <w:tc>
          <w:tcPr>
            <w:tcW w:w="114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</w:rPr>
              <w:t>77.72%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69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U5B8Bu4F53" w:hAnsi="U5B8Bu4F53" w:cs="宋体"/>
                <w:color w:val="000000"/>
                <w:kern w:val="0"/>
                <w:sz w:val="24"/>
              </w:rPr>
            </w:pPr>
            <w:r>
              <w:rPr>
                <w:rFonts w:ascii="U5B8Bu4F53" w:hAnsi="U5B8Bu4F53" w:cs="宋体"/>
                <w:color w:val="000000"/>
                <w:kern w:val="0"/>
                <w:sz w:val="24"/>
              </w:rPr>
              <w:t>4</w:t>
            </w:r>
          </w:p>
        </w:tc>
        <w:tc>
          <w:tcPr>
            <w:tcW w:w="3268" w:type="dxa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U5B8Bu4F53" w:hAnsi="U5B8Bu4F53" w:cs="宋体"/>
                <w:color w:val="000000"/>
                <w:kern w:val="0"/>
                <w:sz w:val="24"/>
              </w:rPr>
            </w:pPr>
            <w:r>
              <w:rPr>
                <w:rFonts w:ascii="U5B8Bu4F53" w:hAnsi="U5B8Bu4F53" w:cs="宋体"/>
                <w:color w:val="000000"/>
                <w:kern w:val="0"/>
                <w:sz w:val="24"/>
              </w:rPr>
              <w:t>深汕大道扩建提升工程（新园路至圆墩隧道东1.5千米段）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32,006.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19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</w:rPr>
              <w:t>24,700.57</w:t>
            </w:r>
          </w:p>
        </w:tc>
        <w:tc>
          <w:tcPr>
            <w:tcW w:w="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</w:rPr>
              <w:t>7305.62</w:t>
            </w:r>
          </w:p>
        </w:tc>
        <w:tc>
          <w:tcPr>
            <w:tcW w:w="1144" w:type="dxa"/>
            <w:tcBorders>
              <w:top w:val="nil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</w:rPr>
              <w:t>77.17%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69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U5B8Bu4F53" w:hAnsi="U5B8Bu4F53" w:cs="宋体"/>
                <w:color w:val="000000"/>
                <w:kern w:val="0"/>
                <w:sz w:val="24"/>
              </w:rPr>
            </w:pPr>
            <w:r>
              <w:rPr>
                <w:rFonts w:ascii="U5B8Bu4F53" w:hAnsi="U5B8Bu4F53" w:cs="宋体"/>
                <w:color w:val="000000"/>
                <w:kern w:val="0"/>
                <w:sz w:val="24"/>
              </w:rPr>
              <w:t>5</w:t>
            </w:r>
          </w:p>
        </w:tc>
        <w:tc>
          <w:tcPr>
            <w:tcW w:w="3268" w:type="dxa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U5B8Bu4F53" w:hAnsi="U5B8Bu4F53" w:cs="宋体"/>
                <w:color w:val="000000"/>
                <w:kern w:val="0"/>
                <w:sz w:val="24"/>
              </w:rPr>
            </w:pPr>
            <w:r>
              <w:rPr>
                <w:rFonts w:ascii="U5B8Bu4F53" w:hAnsi="U5B8Bu4F53" w:cs="宋体"/>
                <w:color w:val="000000"/>
                <w:kern w:val="0"/>
                <w:sz w:val="24"/>
              </w:rPr>
              <w:t>望鹏大道（深东大道至通港大道）建设工程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</w:rPr>
              <w:t>4,392.97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</w:rPr>
              <w:t>3,158.26</w:t>
            </w:r>
          </w:p>
        </w:tc>
        <w:tc>
          <w:tcPr>
            <w:tcW w:w="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</w:rPr>
              <w:t>1,234.71</w:t>
            </w:r>
          </w:p>
        </w:tc>
        <w:tc>
          <w:tcPr>
            <w:tcW w:w="11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7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1.89%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2" w:hRule="atLeast"/>
        </w:trPr>
        <w:tc>
          <w:tcPr>
            <w:tcW w:w="696" w:type="dxa"/>
            <w:tcBorders>
              <w:top w:val="nil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U5B8Bu4F53" w:hAnsi="U5B8Bu4F53" w:cs="宋体"/>
                <w:color w:val="000000"/>
                <w:kern w:val="0"/>
                <w:sz w:val="24"/>
              </w:rPr>
            </w:pPr>
            <w:r>
              <w:rPr>
                <w:rFonts w:ascii="U5B8Bu4F53" w:hAnsi="U5B8Bu4F53" w:cs="宋体"/>
                <w:color w:val="000000"/>
                <w:kern w:val="0"/>
                <w:sz w:val="24"/>
              </w:rPr>
              <w:t>6</w:t>
            </w:r>
          </w:p>
        </w:tc>
        <w:tc>
          <w:tcPr>
            <w:tcW w:w="3268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U5B8Bu4F53" w:hAnsi="U5B8Bu4F53" w:cs="宋体"/>
                <w:color w:val="000000"/>
                <w:kern w:val="0"/>
                <w:sz w:val="24"/>
              </w:rPr>
            </w:pPr>
            <w:r>
              <w:rPr>
                <w:rFonts w:ascii="U5B8Bu4F53" w:hAnsi="U5B8Bu4F53" w:cs="宋体"/>
                <w:color w:val="000000"/>
                <w:kern w:val="0"/>
                <w:sz w:val="24"/>
              </w:rPr>
              <w:t>望鹏大道（潮莞高速至深东大道）建设工程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2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6,813.86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3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,016.92</w:t>
            </w:r>
          </w:p>
        </w:tc>
        <w:tc>
          <w:tcPr>
            <w:tcW w:w="98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</w:rPr>
              <w:t>23,796.94</w:t>
            </w:r>
          </w:p>
        </w:tc>
        <w:tc>
          <w:tcPr>
            <w:tcW w:w="1144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1.25%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U5B8Bu4F53" w:hAnsi="U5B8Bu4F53" w:cs="宋体"/>
                <w:color w:val="000000"/>
                <w:kern w:val="0"/>
                <w:sz w:val="24"/>
              </w:rPr>
            </w:pPr>
            <w:r>
              <w:rPr>
                <w:rFonts w:ascii="U5B8Bu4F53" w:hAnsi="U5B8Bu4F53" w:cs="宋体"/>
                <w:color w:val="000000"/>
                <w:kern w:val="0"/>
                <w:sz w:val="24"/>
              </w:rPr>
              <w:t>7</w:t>
            </w:r>
          </w:p>
        </w:tc>
        <w:tc>
          <w:tcPr>
            <w:tcW w:w="3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U5B8Bu4F53" w:hAnsi="U5B8Bu4F53" w:cs="宋体"/>
                <w:color w:val="000000"/>
                <w:kern w:val="0"/>
                <w:sz w:val="24"/>
              </w:rPr>
            </w:pPr>
            <w:r>
              <w:rPr>
                <w:rFonts w:ascii="U5B8Bu4F53" w:hAnsi="U5B8Bu4F53" w:cs="宋体"/>
                <w:color w:val="000000"/>
                <w:kern w:val="0"/>
                <w:sz w:val="24"/>
              </w:rPr>
              <w:t>科教大道（望鹏大道至南山路段）建设工程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3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7,144.69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3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1,851.42</w:t>
            </w:r>
          </w:p>
        </w:tc>
        <w:tc>
          <w:tcPr>
            <w:tcW w:w="9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</w:rPr>
              <w:t>5,293.27</w:t>
            </w:r>
          </w:p>
        </w:tc>
        <w:tc>
          <w:tcPr>
            <w:tcW w:w="11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8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5.75%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U5B8Bu4F53" w:hAnsi="U5B8Bu4F53" w:cs="宋体"/>
                <w:color w:val="000000"/>
                <w:kern w:val="0"/>
                <w:sz w:val="24"/>
              </w:rPr>
            </w:pPr>
            <w:r>
              <w:rPr>
                <w:rFonts w:ascii="U5B8Bu4F53" w:hAnsi="U5B8Bu4F53" w:cs="宋体"/>
                <w:color w:val="000000"/>
                <w:kern w:val="0"/>
                <w:sz w:val="24"/>
              </w:rPr>
              <w:t>8</w:t>
            </w:r>
          </w:p>
        </w:tc>
        <w:tc>
          <w:tcPr>
            <w:tcW w:w="3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U5B8Bu4F53" w:hAnsi="U5B8Bu4F53" w:cs="宋体"/>
                <w:color w:val="000000"/>
                <w:kern w:val="0"/>
                <w:sz w:val="24"/>
              </w:rPr>
            </w:pPr>
            <w:r>
              <w:rPr>
                <w:rFonts w:ascii="U5B8Bu4F53" w:hAnsi="U5B8Bu4F53" w:cs="宋体"/>
                <w:color w:val="000000"/>
                <w:kern w:val="0"/>
                <w:sz w:val="24"/>
              </w:rPr>
              <w:t>科教大道（南山路至红海大道段）建设工程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4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0,658.51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</w:rPr>
              <w:t>36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,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200.89</w:t>
            </w:r>
          </w:p>
        </w:tc>
        <w:tc>
          <w:tcPr>
            <w:tcW w:w="9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4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,457.62</w:t>
            </w:r>
          </w:p>
        </w:tc>
        <w:tc>
          <w:tcPr>
            <w:tcW w:w="11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</w:rPr>
              <w:t>89.04%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696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U5B8Bu4F53" w:hAnsi="U5B8Bu4F53" w:cs="宋体"/>
                <w:color w:val="000000"/>
                <w:kern w:val="0"/>
                <w:sz w:val="24"/>
              </w:rPr>
            </w:pPr>
            <w:r>
              <w:rPr>
                <w:rFonts w:ascii="U5B8Bu4F53" w:hAnsi="U5B8Bu4F53" w:cs="宋体"/>
                <w:color w:val="000000"/>
                <w:kern w:val="0"/>
                <w:sz w:val="24"/>
              </w:rPr>
              <w:t>9</w:t>
            </w:r>
          </w:p>
        </w:tc>
        <w:tc>
          <w:tcPr>
            <w:tcW w:w="3268" w:type="dxa"/>
            <w:tcBorders>
              <w:top w:val="single" w:color="auto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U5B8Bu4F53" w:hAnsi="U5B8Bu4F53" w:cs="宋体"/>
                <w:color w:val="000000"/>
                <w:kern w:val="0"/>
                <w:sz w:val="24"/>
              </w:rPr>
            </w:pPr>
            <w:r>
              <w:rPr>
                <w:rFonts w:ascii="U5B8Bu4F53" w:hAnsi="U5B8Bu4F53" w:cs="宋体"/>
                <w:color w:val="000000"/>
                <w:kern w:val="0"/>
                <w:sz w:val="24"/>
              </w:rPr>
              <w:t>宜城大道（深汕大道至创智路）建设工程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3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4,914.35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2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3,492.09</w:t>
            </w:r>
          </w:p>
        </w:tc>
        <w:tc>
          <w:tcPr>
            <w:tcW w:w="983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</w:rPr>
              <w:t>11,422.26</w:t>
            </w:r>
          </w:p>
        </w:tc>
        <w:tc>
          <w:tcPr>
            <w:tcW w:w="1144" w:type="dxa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6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7.28%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69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U5B8Bu4F53" w:hAnsi="U5B8Bu4F53" w:cs="宋体"/>
                <w:color w:val="000000"/>
                <w:kern w:val="0"/>
                <w:sz w:val="24"/>
              </w:rPr>
            </w:pPr>
            <w:r>
              <w:rPr>
                <w:rFonts w:ascii="U5B8Bu4F53" w:hAnsi="U5B8Bu4F53" w:cs="宋体"/>
                <w:color w:val="000000"/>
                <w:kern w:val="0"/>
                <w:sz w:val="24"/>
              </w:rPr>
              <w:t>10</w:t>
            </w:r>
          </w:p>
        </w:tc>
        <w:tc>
          <w:tcPr>
            <w:tcW w:w="3268" w:type="dxa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U5B8Bu4F53" w:hAnsi="U5B8Bu4F53" w:cs="宋体"/>
                <w:color w:val="000000"/>
                <w:kern w:val="0"/>
                <w:sz w:val="24"/>
              </w:rPr>
            </w:pPr>
            <w:r>
              <w:rPr>
                <w:rFonts w:ascii="U5B8Bu4F53" w:hAnsi="U5B8Bu4F53" w:cs="宋体"/>
                <w:color w:val="000000"/>
                <w:kern w:val="0"/>
                <w:sz w:val="24"/>
              </w:rPr>
              <w:t>宜城大道（深汕大道至红海大道）建设工程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,793.15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,264.98</w:t>
            </w:r>
          </w:p>
        </w:tc>
        <w:tc>
          <w:tcPr>
            <w:tcW w:w="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</w:rPr>
              <w:t>528.17</w:t>
            </w:r>
          </w:p>
        </w:tc>
        <w:tc>
          <w:tcPr>
            <w:tcW w:w="114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7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0.55%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69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U5B8Bu4F53" w:hAnsi="U5B8Bu4F53" w:cs="宋体"/>
                <w:color w:val="000000"/>
                <w:kern w:val="0"/>
                <w:sz w:val="24"/>
              </w:rPr>
            </w:pPr>
            <w:r>
              <w:rPr>
                <w:rFonts w:ascii="U5B8Bu4F53" w:hAnsi="U5B8Bu4F53" w:cs="宋体"/>
                <w:color w:val="000000"/>
                <w:kern w:val="0"/>
                <w:sz w:val="24"/>
              </w:rPr>
              <w:t>11</w:t>
            </w:r>
          </w:p>
        </w:tc>
        <w:tc>
          <w:tcPr>
            <w:tcW w:w="3268" w:type="dxa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U5B8Bu4F53" w:hAnsi="U5B8Bu4F53" w:cs="宋体"/>
                <w:color w:val="000000"/>
                <w:kern w:val="0"/>
                <w:sz w:val="24"/>
              </w:rPr>
            </w:pPr>
            <w:r>
              <w:rPr>
                <w:rFonts w:ascii="U5B8Bu4F53" w:hAnsi="U5B8Bu4F53" w:cs="宋体"/>
                <w:color w:val="000000"/>
                <w:kern w:val="0"/>
                <w:sz w:val="24"/>
              </w:rPr>
              <w:t>创智路、创新大道（建设北路至汕美绿道段）建设工程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9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,384.28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7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,756.58</w:t>
            </w:r>
          </w:p>
        </w:tc>
        <w:tc>
          <w:tcPr>
            <w:tcW w:w="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</w:rPr>
              <w:t>1,627.70</w:t>
            </w:r>
          </w:p>
        </w:tc>
        <w:tc>
          <w:tcPr>
            <w:tcW w:w="114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8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2.66%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69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U5B8Bu4F53" w:hAnsi="U5B8Bu4F53" w:cs="宋体"/>
                <w:color w:val="000000"/>
                <w:kern w:val="0"/>
                <w:sz w:val="24"/>
              </w:rPr>
            </w:pPr>
            <w:r>
              <w:rPr>
                <w:rFonts w:ascii="U5B8Bu4F53" w:hAnsi="U5B8Bu4F53" w:cs="宋体"/>
                <w:color w:val="000000"/>
                <w:kern w:val="0"/>
                <w:sz w:val="24"/>
              </w:rPr>
              <w:t>12</w:t>
            </w:r>
          </w:p>
        </w:tc>
        <w:tc>
          <w:tcPr>
            <w:tcW w:w="3268" w:type="dxa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U5B8Bu4F53" w:hAnsi="U5B8Bu4F53" w:cs="宋体"/>
                <w:color w:val="000000"/>
                <w:kern w:val="0"/>
                <w:sz w:val="24"/>
              </w:rPr>
            </w:pPr>
            <w:r>
              <w:rPr>
                <w:rFonts w:ascii="U5B8Bu4F53" w:hAnsi="U5B8Bu4F53" w:cs="宋体"/>
                <w:color w:val="000000"/>
                <w:kern w:val="0"/>
                <w:sz w:val="24"/>
              </w:rPr>
              <w:t>鹅埠片区新福路等10条市政道路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9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,998.06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8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,974.16</w:t>
            </w:r>
          </w:p>
        </w:tc>
        <w:tc>
          <w:tcPr>
            <w:tcW w:w="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</w:rPr>
              <w:t>1,023.90</w:t>
            </w:r>
          </w:p>
        </w:tc>
        <w:tc>
          <w:tcPr>
            <w:tcW w:w="114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8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9.76%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69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U5B8Bu4F53" w:hAnsi="U5B8Bu4F53" w:cs="宋体"/>
                <w:color w:val="000000"/>
                <w:kern w:val="0"/>
                <w:sz w:val="24"/>
              </w:rPr>
            </w:pPr>
            <w:r>
              <w:rPr>
                <w:rFonts w:ascii="U5B8Bu4F53" w:hAnsi="U5B8Bu4F53" w:cs="宋体"/>
                <w:color w:val="000000"/>
                <w:kern w:val="0"/>
                <w:sz w:val="24"/>
              </w:rPr>
              <w:t>13</w:t>
            </w:r>
          </w:p>
        </w:tc>
        <w:tc>
          <w:tcPr>
            <w:tcW w:w="3268" w:type="dxa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U5B8Bu4F53" w:hAnsi="U5B8Bu4F53" w:cs="宋体"/>
                <w:color w:val="000000"/>
                <w:kern w:val="0"/>
                <w:sz w:val="24"/>
              </w:rPr>
            </w:pPr>
            <w:r>
              <w:rPr>
                <w:rFonts w:ascii="U5B8Bu4F53" w:hAnsi="U5B8Bu4F53" w:cs="宋体"/>
                <w:color w:val="000000"/>
                <w:kern w:val="0"/>
                <w:sz w:val="24"/>
              </w:rPr>
              <w:t>深汕湾机器人小镇市政道路和水系整治建设工程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3,402.23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3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,468.65</w:t>
            </w:r>
          </w:p>
        </w:tc>
        <w:tc>
          <w:tcPr>
            <w:tcW w:w="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</w:rPr>
              <w:t>9,933.58</w:t>
            </w:r>
          </w:p>
        </w:tc>
        <w:tc>
          <w:tcPr>
            <w:tcW w:w="114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2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5.88%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69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U5B8Bu4F53" w:hAnsi="U5B8Bu4F53" w:cs="宋体"/>
                <w:color w:val="000000"/>
                <w:kern w:val="0"/>
                <w:sz w:val="24"/>
              </w:rPr>
            </w:pPr>
            <w:r>
              <w:rPr>
                <w:rFonts w:ascii="U5B8Bu4F53" w:hAnsi="U5B8Bu4F53" w:cs="宋体"/>
                <w:color w:val="000000"/>
                <w:kern w:val="0"/>
                <w:sz w:val="24"/>
              </w:rPr>
              <w:t>14</w:t>
            </w:r>
          </w:p>
        </w:tc>
        <w:tc>
          <w:tcPr>
            <w:tcW w:w="3268" w:type="dxa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U5B8Bu4F53" w:hAnsi="U5B8Bu4F53" w:cs="宋体"/>
                <w:color w:val="000000"/>
                <w:kern w:val="0"/>
                <w:sz w:val="24"/>
              </w:rPr>
            </w:pPr>
            <w:r>
              <w:rPr>
                <w:rFonts w:ascii="U5B8Bu4F53" w:hAnsi="U5B8Bu4F53" w:cs="宋体"/>
                <w:color w:val="000000"/>
                <w:kern w:val="0"/>
                <w:sz w:val="24"/>
              </w:rPr>
              <w:t>深东大道（创智路至新福路）建设工程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3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,988.62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2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,737.87</w:t>
            </w:r>
          </w:p>
        </w:tc>
        <w:tc>
          <w:tcPr>
            <w:tcW w:w="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</w:rPr>
              <w:t>1,250.75</w:t>
            </w:r>
          </w:p>
        </w:tc>
        <w:tc>
          <w:tcPr>
            <w:tcW w:w="114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6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8.64%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69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U5B8Bu4F53" w:hAnsi="U5B8Bu4F53" w:cs="宋体"/>
                <w:color w:val="000000"/>
                <w:kern w:val="0"/>
                <w:sz w:val="24"/>
              </w:rPr>
            </w:pPr>
            <w:r>
              <w:rPr>
                <w:rFonts w:ascii="U5B8Bu4F53" w:hAnsi="U5B8Bu4F53" w:cs="宋体"/>
                <w:color w:val="000000"/>
                <w:kern w:val="0"/>
                <w:sz w:val="24"/>
              </w:rPr>
              <w:t>15</w:t>
            </w:r>
          </w:p>
        </w:tc>
        <w:tc>
          <w:tcPr>
            <w:tcW w:w="3268" w:type="dxa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U5B8Bu4F53" w:hAnsi="U5B8Bu4F53" w:cs="宋体"/>
                <w:color w:val="000000"/>
                <w:kern w:val="0"/>
                <w:sz w:val="24"/>
              </w:rPr>
            </w:pPr>
            <w:r>
              <w:rPr>
                <w:rFonts w:ascii="U5B8Bu4F53" w:hAnsi="U5B8Bu4F53" w:cs="宋体"/>
                <w:color w:val="000000"/>
                <w:kern w:val="0"/>
                <w:sz w:val="24"/>
              </w:rPr>
              <w:t>深东大道（新福路至望鹏大道）建设工程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3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,399.96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2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,869.64</w:t>
            </w:r>
          </w:p>
        </w:tc>
        <w:tc>
          <w:tcPr>
            <w:tcW w:w="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</w:rPr>
              <w:t>530.32</w:t>
            </w:r>
          </w:p>
        </w:tc>
        <w:tc>
          <w:tcPr>
            <w:tcW w:w="114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8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4.40%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69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U5B8Bu4F53" w:hAnsi="U5B8Bu4F53" w:cs="宋体"/>
                <w:color w:val="000000"/>
                <w:kern w:val="0"/>
                <w:sz w:val="24"/>
              </w:rPr>
            </w:pPr>
            <w:r>
              <w:rPr>
                <w:rFonts w:ascii="U5B8Bu4F53" w:hAnsi="U5B8Bu4F53" w:cs="宋体"/>
                <w:color w:val="000000"/>
                <w:kern w:val="0"/>
                <w:sz w:val="24"/>
              </w:rPr>
              <w:t>16</w:t>
            </w:r>
          </w:p>
        </w:tc>
        <w:tc>
          <w:tcPr>
            <w:tcW w:w="3268" w:type="dxa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合作区边溪街心公园工程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4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00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3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91.49</w:t>
            </w:r>
          </w:p>
        </w:tc>
        <w:tc>
          <w:tcPr>
            <w:tcW w:w="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</w:rPr>
              <w:t>8.51</w:t>
            </w:r>
          </w:p>
        </w:tc>
        <w:tc>
          <w:tcPr>
            <w:tcW w:w="114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9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7.87%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69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U5B8Bu4F53" w:hAnsi="U5B8Bu4F53" w:cs="宋体"/>
                <w:color w:val="000000"/>
                <w:kern w:val="0"/>
                <w:sz w:val="24"/>
              </w:rPr>
            </w:pPr>
            <w:r>
              <w:rPr>
                <w:rFonts w:ascii="U5B8Bu4F53" w:hAnsi="U5B8Bu4F53" w:cs="宋体"/>
                <w:color w:val="000000"/>
                <w:kern w:val="0"/>
                <w:sz w:val="24"/>
              </w:rPr>
              <w:t>17</w:t>
            </w:r>
          </w:p>
        </w:tc>
        <w:tc>
          <w:tcPr>
            <w:tcW w:w="3268" w:type="dxa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U5B8Bu4F53" w:hAnsi="U5B8Bu4F53" w:cs="宋体"/>
                <w:color w:val="000000"/>
                <w:kern w:val="0"/>
                <w:sz w:val="24"/>
              </w:rPr>
            </w:pPr>
            <w:r>
              <w:rPr>
                <w:rFonts w:ascii="U5B8Bu4F53" w:hAnsi="U5B8Bu4F53" w:cs="宋体"/>
                <w:color w:val="000000"/>
                <w:kern w:val="0"/>
                <w:sz w:val="24"/>
              </w:rPr>
              <w:t>地质灾害点治理工程（一期）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,618.00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3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99.47</w:t>
            </w:r>
          </w:p>
        </w:tc>
        <w:tc>
          <w:tcPr>
            <w:tcW w:w="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</w:rPr>
              <w:t>1,218.53</w:t>
            </w:r>
          </w:p>
        </w:tc>
        <w:tc>
          <w:tcPr>
            <w:tcW w:w="114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2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4.69%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69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U5B8Bu4F53" w:hAnsi="U5B8Bu4F53" w:cs="宋体"/>
                <w:color w:val="000000"/>
                <w:kern w:val="0"/>
                <w:sz w:val="24"/>
              </w:rPr>
            </w:pPr>
            <w:r>
              <w:rPr>
                <w:rFonts w:ascii="U5B8Bu4F53" w:hAnsi="U5B8Bu4F53" w:cs="宋体"/>
                <w:color w:val="000000"/>
                <w:kern w:val="0"/>
                <w:sz w:val="24"/>
              </w:rPr>
              <w:t>18</w:t>
            </w:r>
          </w:p>
        </w:tc>
        <w:tc>
          <w:tcPr>
            <w:tcW w:w="3268" w:type="dxa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深耕村滨河带景观提升工程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2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26.00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0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.00</w:t>
            </w:r>
          </w:p>
        </w:tc>
        <w:tc>
          <w:tcPr>
            <w:tcW w:w="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2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26.00</w:t>
            </w:r>
          </w:p>
        </w:tc>
        <w:tc>
          <w:tcPr>
            <w:tcW w:w="114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0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.00%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69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U5B8Bu4F53" w:hAnsi="U5B8Bu4F53" w:cs="宋体"/>
                <w:color w:val="000000"/>
                <w:kern w:val="0"/>
                <w:sz w:val="24"/>
              </w:rPr>
            </w:pPr>
            <w:r>
              <w:rPr>
                <w:rFonts w:ascii="U5B8Bu4F53" w:hAnsi="U5B8Bu4F53" w:cs="宋体"/>
                <w:color w:val="000000"/>
                <w:kern w:val="0"/>
                <w:sz w:val="24"/>
              </w:rPr>
              <w:t>19</w:t>
            </w:r>
          </w:p>
        </w:tc>
        <w:tc>
          <w:tcPr>
            <w:tcW w:w="3268" w:type="dxa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U5B8Bu4F53" w:hAnsi="U5B8Bu4F53" w:cs="宋体"/>
                <w:color w:val="000000"/>
                <w:kern w:val="0"/>
                <w:sz w:val="24"/>
              </w:rPr>
            </w:pPr>
            <w:r>
              <w:rPr>
                <w:rFonts w:ascii="U5B8Bu4F53" w:hAnsi="U5B8Bu4F53" w:cs="宋体"/>
                <w:color w:val="000000"/>
                <w:kern w:val="0"/>
                <w:sz w:val="24"/>
              </w:rPr>
              <w:t>鹅埠片区市政路网建设工程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2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,066.00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3.19</w:t>
            </w:r>
          </w:p>
        </w:tc>
        <w:tc>
          <w:tcPr>
            <w:tcW w:w="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2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,052.81</w:t>
            </w:r>
          </w:p>
        </w:tc>
        <w:tc>
          <w:tcPr>
            <w:tcW w:w="114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0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.6%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69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U5B8Bu4F53" w:hAnsi="U5B8Bu4F53" w:cs="宋体"/>
                <w:color w:val="000000"/>
                <w:kern w:val="0"/>
                <w:sz w:val="24"/>
              </w:rPr>
            </w:pPr>
            <w:r>
              <w:rPr>
                <w:rFonts w:ascii="U5B8Bu4F53" w:hAnsi="U5B8Bu4F53" w:cs="宋体"/>
                <w:color w:val="000000"/>
                <w:kern w:val="0"/>
                <w:sz w:val="24"/>
              </w:rPr>
              <w:t>20</w:t>
            </w:r>
          </w:p>
        </w:tc>
        <w:tc>
          <w:tcPr>
            <w:tcW w:w="3268" w:type="dxa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U5B8Bu4F53" w:hAnsi="U5B8Bu4F53" w:cs="宋体"/>
                <w:color w:val="000000"/>
                <w:kern w:val="0"/>
                <w:sz w:val="24"/>
              </w:rPr>
            </w:pPr>
            <w:r>
              <w:rPr>
                <w:rFonts w:ascii="U5B8Bu4F53" w:hAnsi="U5B8Bu4F53" w:cs="宋体"/>
                <w:color w:val="000000"/>
                <w:kern w:val="0"/>
                <w:sz w:val="24"/>
              </w:rPr>
              <w:t>西湖村庭寮背边坡治理工程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3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91.30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2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56.62</w:t>
            </w:r>
          </w:p>
        </w:tc>
        <w:tc>
          <w:tcPr>
            <w:tcW w:w="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34.68</w:t>
            </w:r>
          </w:p>
        </w:tc>
        <w:tc>
          <w:tcPr>
            <w:tcW w:w="114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6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5.58%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69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U5B8Bu4F53" w:hAnsi="U5B8Bu4F53" w:cs="宋体"/>
                <w:color w:val="000000"/>
                <w:kern w:val="0"/>
                <w:sz w:val="24"/>
              </w:rPr>
            </w:pPr>
            <w:r>
              <w:rPr>
                <w:rFonts w:ascii="U5B8Bu4F53" w:hAnsi="U5B8Bu4F53" w:cs="宋体"/>
                <w:color w:val="000000"/>
                <w:kern w:val="0"/>
                <w:sz w:val="24"/>
              </w:rPr>
              <w:t>21</w:t>
            </w:r>
          </w:p>
        </w:tc>
        <w:tc>
          <w:tcPr>
            <w:tcW w:w="3268" w:type="dxa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U5B8Bu4F53" w:hAnsi="U5B8Bu4F53" w:cs="宋体"/>
                <w:color w:val="000000"/>
                <w:kern w:val="0"/>
                <w:sz w:val="24"/>
              </w:rPr>
            </w:pPr>
            <w:r>
              <w:rPr>
                <w:rFonts w:ascii="U5B8Bu4F53" w:hAnsi="U5B8Bu4F53" w:cs="宋体"/>
                <w:color w:val="000000"/>
                <w:kern w:val="0"/>
                <w:sz w:val="24"/>
              </w:rPr>
              <w:t>“村村通”自来水管网改造工程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2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4,000.00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2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0,240.34</w:t>
            </w:r>
          </w:p>
        </w:tc>
        <w:tc>
          <w:tcPr>
            <w:tcW w:w="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3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,756.66</w:t>
            </w:r>
          </w:p>
        </w:tc>
        <w:tc>
          <w:tcPr>
            <w:tcW w:w="114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8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4.33%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69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U5B8Bu4F53" w:hAnsi="U5B8Bu4F53" w:cs="宋体"/>
                <w:color w:val="000000"/>
                <w:kern w:val="0"/>
                <w:sz w:val="24"/>
              </w:rPr>
            </w:pPr>
            <w:r>
              <w:rPr>
                <w:rFonts w:ascii="U5B8Bu4F53" w:hAnsi="U5B8Bu4F53" w:cs="宋体"/>
                <w:color w:val="000000"/>
                <w:kern w:val="0"/>
                <w:sz w:val="24"/>
              </w:rPr>
              <w:t>22</w:t>
            </w:r>
          </w:p>
        </w:tc>
        <w:tc>
          <w:tcPr>
            <w:tcW w:w="3268" w:type="dxa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U5B8Bu4F53" w:hAnsi="U5B8Bu4F53" w:cs="宋体"/>
                <w:color w:val="000000"/>
                <w:kern w:val="0"/>
                <w:sz w:val="24"/>
              </w:rPr>
            </w:pPr>
            <w:r>
              <w:rPr>
                <w:rFonts w:ascii="U5B8Bu4F53" w:hAnsi="U5B8Bu4F53" w:cs="宋体"/>
                <w:color w:val="000000"/>
                <w:kern w:val="0"/>
                <w:sz w:val="24"/>
              </w:rPr>
              <w:t>水利设施水毁修复工程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5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6.00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0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.00</w:t>
            </w:r>
          </w:p>
        </w:tc>
        <w:tc>
          <w:tcPr>
            <w:tcW w:w="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5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6.00</w:t>
            </w:r>
          </w:p>
        </w:tc>
        <w:tc>
          <w:tcPr>
            <w:tcW w:w="114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0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.00%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69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U5B8Bu4F53" w:hAnsi="U5B8Bu4F53" w:cs="宋体"/>
                <w:color w:val="000000"/>
                <w:kern w:val="0"/>
                <w:sz w:val="24"/>
              </w:rPr>
            </w:pPr>
            <w:r>
              <w:rPr>
                <w:rFonts w:ascii="U5B8Bu4F53" w:hAnsi="U5B8Bu4F53" w:cs="宋体"/>
                <w:color w:val="000000"/>
                <w:kern w:val="0"/>
                <w:sz w:val="24"/>
              </w:rPr>
              <w:t>23</w:t>
            </w:r>
          </w:p>
        </w:tc>
        <w:tc>
          <w:tcPr>
            <w:tcW w:w="3268" w:type="dxa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U5B8Bu4F53" w:hAnsi="U5B8Bu4F53" w:cs="宋体"/>
                <w:color w:val="000000"/>
                <w:kern w:val="0"/>
                <w:sz w:val="24"/>
              </w:rPr>
            </w:pPr>
            <w:r>
              <w:rPr>
                <w:rFonts w:ascii="U5B8Bu4F53" w:hAnsi="U5B8Bu4F53" w:cs="宋体"/>
                <w:color w:val="000000"/>
                <w:kern w:val="0"/>
                <w:sz w:val="24"/>
              </w:rPr>
              <w:t>镇级污水处理设施及配套管网建设工程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5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44.00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2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3.12</w:t>
            </w:r>
          </w:p>
        </w:tc>
        <w:tc>
          <w:tcPr>
            <w:tcW w:w="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5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20.88</w:t>
            </w:r>
          </w:p>
        </w:tc>
        <w:tc>
          <w:tcPr>
            <w:tcW w:w="114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4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.25%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69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U5B8Bu4F53" w:hAnsi="U5B8Bu4F53" w:cs="宋体"/>
                <w:color w:val="000000"/>
                <w:kern w:val="0"/>
                <w:sz w:val="24"/>
              </w:rPr>
            </w:pPr>
            <w:r>
              <w:rPr>
                <w:rFonts w:ascii="U5B8Bu4F53" w:hAnsi="U5B8Bu4F53" w:cs="宋体"/>
                <w:color w:val="000000"/>
                <w:kern w:val="0"/>
                <w:sz w:val="24"/>
              </w:rPr>
              <w:t>24</w:t>
            </w:r>
          </w:p>
        </w:tc>
        <w:tc>
          <w:tcPr>
            <w:tcW w:w="3268" w:type="dxa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U5B8Bu4F53" w:hAnsi="U5B8Bu4F53" w:cs="宋体"/>
                <w:color w:val="000000"/>
                <w:kern w:val="0"/>
                <w:sz w:val="24"/>
              </w:rPr>
            </w:pPr>
            <w:r>
              <w:rPr>
                <w:rFonts w:ascii="U5B8Bu4F53" w:hAnsi="U5B8Bu4F53" w:cs="宋体"/>
                <w:color w:val="000000"/>
                <w:kern w:val="0"/>
                <w:sz w:val="24"/>
              </w:rPr>
              <w:t>深汕特别合作区汕美生态文化谷开发、建设和运营PPP项目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7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.72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7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.72</w:t>
            </w:r>
          </w:p>
        </w:tc>
        <w:tc>
          <w:tcPr>
            <w:tcW w:w="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0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.00</w:t>
            </w:r>
          </w:p>
        </w:tc>
        <w:tc>
          <w:tcPr>
            <w:tcW w:w="114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00%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69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U5B8Bu4F53" w:hAnsi="U5B8Bu4F53" w:cs="宋体"/>
                <w:color w:val="000000"/>
                <w:kern w:val="0"/>
                <w:sz w:val="24"/>
              </w:rPr>
            </w:pPr>
            <w:r>
              <w:rPr>
                <w:rFonts w:ascii="U5B8Bu4F53" w:hAnsi="U5B8Bu4F53" w:cs="宋体"/>
                <w:color w:val="000000"/>
                <w:kern w:val="0"/>
                <w:sz w:val="24"/>
              </w:rPr>
              <w:t>25</w:t>
            </w:r>
          </w:p>
        </w:tc>
        <w:tc>
          <w:tcPr>
            <w:tcW w:w="3268" w:type="dxa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U5B8Bu4F53" w:hAnsi="U5B8Bu4F53" w:cs="宋体"/>
                <w:color w:val="000000"/>
                <w:kern w:val="0"/>
                <w:sz w:val="24"/>
              </w:rPr>
            </w:pPr>
            <w:r>
              <w:rPr>
                <w:rFonts w:ascii="U5B8Bu4F53" w:hAnsi="U5B8Bu4F53" w:cs="宋体"/>
                <w:color w:val="000000"/>
                <w:kern w:val="0"/>
                <w:sz w:val="24"/>
              </w:rPr>
              <w:t>深汕特别合作区鲘门休闲公社及配套路网开发、建设和运营PPP项目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3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8.80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3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8.72</w:t>
            </w:r>
          </w:p>
        </w:tc>
        <w:tc>
          <w:tcPr>
            <w:tcW w:w="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0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.08</w:t>
            </w:r>
          </w:p>
        </w:tc>
        <w:tc>
          <w:tcPr>
            <w:tcW w:w="114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9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9.79%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69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U5B8Bu4F53" w:hAnsi="U5B8Bu4F53" w:cs="宋体"/>
                <w:color w:val="000000"/>
                <w:kern w:val="0"/>
                <w:sz w:val="24"/>
              </w:rPr>
            </w:pPr>
            <w:r>
              <w:rPr>
                <w:rFonts w:ascii="U5B8Bu4F53" w:hAnsi="U5B8Bu4F53" w:cs="宋体"/>
                <w:color w:val="000000"/>
                <w:kern w:val="0"/>
                <w:sz w:val="24"/>
              </w:rPr>
              <w:t>26</w:t>
            </w:r>
          </w:p>
        </w:tc>
        <w:tc>
          <w:tcPr>
            <w:tcW w:w="3268" w:type="dxa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U5B8Bu4F53" w:hAnsi="U5B8Bu4F53" w:cs="宋体"/>
                <w:color w:val="000000"/>
                <w:kern w:val="0"/>
                <w:sz w:val="24"/>
              </w:rPr>
            </w:pPr>
            <w:r>
              <w:rPr>
                <w:rFonts w:ascii="U5B8Bu4F53" w:hAnsi="U5B8Bu4F53" w:cs="宋体"/>
                <w:color w:val="000000"/>
                <w:kern w:val="0"/>
                <w:sz w:val="24"/>
              </w:rPr>
              <w:t>国道G324线（深汕特别合作区路段）改扩建与潮莞高速连接大道开发、建设和运营PPP项目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75.39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75.39</w:t>
            </w:r>
          </w:p>
        </w:tc>
        <w:tc>
          <w:tcPr>
            <w:tcW w:w="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0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.00</w:t>
            </w:r>
          </w:p>
        </w:tc>
        <w:tc>
          <w:tcPr>
            <w:tcW w:w="114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00%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69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U5B8Bu4F53" w:hAnsi="U5B8Bu4F53" w:cs="宋体"/>
                <w:color w:val="000000"/>
                <w:kern w:val="0"/>
                <w:sz w:val="24"/>
              </w:rPr>
            </w:pPr>
            <w:r>
              <w:rPr>
                <w:rFonts w:ascii="U5B8Bu4F53" w:hAnsi="U5B8Bu4F53" w:cs="宋体"/>
                <w:color w:val="000000"/>
                <w:kern w:val="0"/>
                <w:sz w:val="24"/>
              </w:rPr>
              <w:t>27</w:t>
            </w:r>
          </w:p>
        </w:tc>
        <w:tc>
          <w:tcPr>
            <w:tcW w:w="3268" w:type="dxa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U5B8Bu4F53" w:hAnsi="U5B8Bu4F53" w:cs="宋体"/>
                <w:color w:val="000000"/>
                <w:kern w:val="0"/>
                <w:sz w:val="24"/>
              </w:rPr>
            </w:pPr>
            <w:r>
              <w:rPr>
                <w:rFonts w:ascii="U5B8Bu4F53" w:hAnsi="U5B8Bu4F53" w:cs="宋体"/>
                <w:color w:val="000000"/>
                <w:kern w:val="0"/>
                <w:sz w:val="24"/>
              </w:rPr>
              <w:t>宜城大道北延段（ 望鹏大道至创智路）建设工程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,486.95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3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41.71</w:t>
            </w:r>
          </w:p>
        </w:tc>
        <w:tc>
          <w:tcPr>
            <w:tcW w:w="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,145.24</w:t>
            </w:r>
          </w:p>
        </w:tc>
        <w:tc>
          <w:tcPr>
            <w:tcW w:w="114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2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2.98%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69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U5B8Bu4F53" w:hAnsi="U5B8Bu4F53" w:cs="宋体"/>
                <w:color w:val="000000"/>
                <w:kern w:val="0"/>
                <w:sz w:val="24"/>
              </w:rPr>
            </w:pPr>
          </w:p>
        </w:tc>
        <w:tc>
          <w:tcPr>
            <w:tcW w:w="3268" w:type="dxa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合计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3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27,888.89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2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44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,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737.53</w:t>
            </w:r>
          </w:p>
        </w:tc>
        <w:tc>
          <w:tcPr>
            <w:tcW w:w="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8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3,151.36</w:t>
            </w:r>
          </w:p>
        </w:tc>
        <w:tc>
          <w:tcPr>
            <w:tcW w:w="114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</w:rPr>
              <w:t>7</w:t>
            </w:r>
            <w:r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</w:rPr>
              <w:t>4.64%</w:t>
            </w:r>
          </w:p>
        </w:tc>
      </w:tr>
    </w:tbl>
    <w:p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（三）本次纳入我局自评范围的项目共计2</w:t>
      </w:r>
      <w:r>
        <w:rPr>
          <w:rFonts w:ascii="仿宋_GB2312" w:eastAsia="仿宋_GB2312"/>
          <w:sz w:val="32"/>
          <w:szCs w:val="32"/>
        </w:rPr>
        <w:t>7</w:t>
      </w:r>
      <w:r>
        <w:rPr>
          <w:rFonts w:hint="eastAsia" w:ascii="仿宋_GB2312" w:eastAsia="仿宋_GB2312"/>
          <w:sz w:val="32"/>
          <w:szCs w:val="32"/>
        </w:rPr>
        <w:t>个，我局收到</w:t>
      </w:r>
      <w:r>
        <w:rPr>
          <w:rFonts w:hint="eastAsia" w:ascii="仿宋_GB2312" w:eastAsia="仿宋_GB2312"/>
          <w:sz w:val="32"/>
          <w:szCs w:val="32"/>
          <w:lang w:eastAsia="zh-CN"/>
        </w:rPr>
        <w:t>区发改财政局</w:t>
      </w:r>
      <w:r>
        <w:rPr>
          <w:rFonts w:hint="eastAsia" w:ascii="仿宋_GB2312" w:eastAsia="仿宋_GB2312"/>
          <w:sz w:val="32"/>
          <w:szCs w:val="32"/>
        </w:rPr>
        <w:t>《深圳市深汕特别合作区发展改革和财政局关于做好2020年预算绩效评价工作的通知》后，指定了办公室为牵头部门，选定第三方机构开展本次政府投资项目绩效自评工作，主要采用了定性与定量相结合的方法。</w:t>
      </w:r>
    </w:p>
    <w:p>
      <w:pPr>
        <w:ind w:firstLine="640" w:firstLineChars="200"/>
        <w:rPr>
          <w:rFonts w:ascii="黑体" w:hAnsi="黑体" w:eastAsia="黑体"/>
          <w:bCs/>
          <w:sz w:val="32"/>
          <w:szCs w:val="32"/>
        </w:rPr>
      </w:pPr>
      <w:r>
        <w:rPr>
          <w:rFonts w:hint="eastAsia" w:ascii="黑体" w:hAnsi="黑体" w:eastAsia="黑体"/>
          <w:bCs/>
          <w:sz w:val="32"/>
          <w:szCs w:val="32"/>
        </w:rPr>
        <w:t>二、项目支出绩效情况分析</w:t>
      </w:r>
    </w:p>
    <w:p>
      <w:pPr>
        <w:ind w:firstLine="640" w:firstLineChars="200"/>
        <w:rPr>
          <w:rFonts w:hint="eastAsia" w:ascii="楷体" w:hAnsi="楷体" w:eastAsia="楷体" w:cs="楷体"/>
          <w:bCs/>
          <w:sz w:val="32"/>
          <w:szCs w:val="32"/>
        </w:rPr>
      </w:pPr>
      <w:r>
        <w:rPr>
          <w:rFonts w:hint="eastAsia" w:ascii="楷体" w:hAnsi="楷体" w:eastAsia="楷体" w:cs="楷体"/>
          <w:bCs/>
          <w:sz w:val="32"/>
          <w:szCs w:val="32"/>
        </w:rPr>
        <w:t>（一）政策决策情况</w:t>
      </w: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我局政府投资项目均通过集体决策确认立项，有必要的情况下，会邀请第三方专业机构协助开展项目可行性分析、立项研讨等。我局内部立项决策会从项目实施必要性、项目政策法规、项目开展可行性、类似案例、项目开展方案等方面进行全面、科学、充分的决策。同时开展的所有政府投资项目均经过</w:t>
      </w:r>
      <w:r>
        <w:rPr>
          <w:rFonts w:hint="eastAsia" w:ascii="仿宋_GB2312" w:eastAsia="仿宋_GB2312"/>
          <w:sz w:val="32"/>
          <w:szCs w:val="32"/>
          <w:lang w:eastAsia="zh-CN"/>
        </w:rPr>
        <w:t>区发改财政局</w:t>
      </w:r>
      <w:r>
        <w:rPr>
          <w:rFonts w:hint="eastAsia" w:ascii="仿宋_GB2312" w:eastAsia="仿宋_GB2312"/>
          <w:sz w:val="32"/>
          <w:szCs w:val="32"/>
        </w:rPr>
        <w:t>及相关部门的审核批准，符合公共财政扶持方向。我局严格根据</w:t>
      </w:r>
      <w:r>
        <w:rPr>
          <w:rFonts w:hint="eastAsia" w:ascii="仿宋_GB2312" w:eastAsia="仿宋_GB2312"/>
          <w:sz w:val="32"/>
          <w:szCs w:val="32"/>
          <w:lang w:eastAsia="zh-CN"/>
        </w:rPr>
        <w:t>区发改财政局</w:t>
      </w:r>
      <w:r>
        <w:rPr>
          <w:rFonts w:hint="eastAsia" w:ascii="仿宋_GB2312" w:eastAsia="仿宋_GB2312"/>
          <w:sz w:val="32"/>
          <w:szCs w:val="32"/>
        </w:rPr>
        <w:t xml:space="preserve">政府投资项目中长期实施规划执行，每个项目均及时设定规划目标并制定落实方案。 </w:t>
      </w:r>
    </w:p>
    <w:p>
      <w:pPr>
        <w:spacing w:line="600" w:lineRule="exact"/>
        <w:ind w:firstLine="640" w:firstLineChars="200"/>
        <w:outlineLvl w:val="1"/>
        <w:rPr>
          <w:rFonts w:hint="eastAsia" w:ascii="楷体" w:hAnsi="楷体" w:eastAsia="楷体" w:cs="楷体"/>
          <w:kern w:val="0"/>
          <w:sz w:val="32"/>
          <w:szCs w:val="32"/>
        </w:rPr>
      </w:pPr>
      <w:r>
        <w:rPr>
          <w:rFonts w:hint="eastAsia" w:ascii="楷体" w:hAnsi="楷体" w:eastAsia="楷体" w:cs="楷体"/>
          <w:kern w:val="0"/>
          <w:sz w:val="32"/>
          <w:szCs w:val="32"/>
        </w:rPr>
        <w:t>（二）政策执行情况</w:t>
      </w:r>
    </w:p>
    <w:p>
      <w:pPr>
        <w:ind w:firstLine="640" w:firstLineChars="200"/>
        <w:rPr>
          <w:rFonts w:ascii="仿宋_GB2312" w:eastAsia="仿宋_GB2312"/>
          <w:bCs/>
          <w:sz w:val="32"/>
          <w:szCs w:val="32"/>
        </w:rPr>
      </w:pPr>
      <w:r>
        <w:rPr>
          <w:rFonts w:hint="eastAsia" w:ascii="仿宋_GB2312" w:eastAsia="仿宋_GB2312"/>
          <w:bCs/>
          <w:sz w:val="32"/>
          <w:szCs w:val="32"/>
        </w:rPr>
        <w:t>2</w:t>
      </w:r>
      <w:r>
        <w:rPr>
          <w:rFonts w:ascii="仿宋_GB2312" w:eastAsia="仿宋_GB2312"/>
          <w:bCs/>
          <w:sz w:val="32"/>
          <w:szCs w:val="32"/>
        </w:rPr>
        <w:t>020</w:t>
      </w:r>
      <w:r>
        <w:rPr>
          <w:rFonts w:hint="eastAsia" w:ascii="仿宋_GB2312" w:eastAsia="仿宋_GB2312"/>
          <w:bCs/>
          <w:sz w:val="32"/>
          <w:szCs w:val="32"/>
        </w:rPr>
        <w:t>年，我局深入学习国家、省、市的方针政策，落实政府投资项目的重大决策部署，认真抓好任务落实，科学谋划当好参谋助手，全面推进年度政府投资计划的执行。</w:t>
      </w:r>
    </w:p>
    <w:p>
      <w:pPr>
        <w:ind w:firstLine="640" w:firstLineChars="200"/>
        <w:rPr>
          <w:rFonts w:ascii="仿宋_GB2312" w:eastAsia="仿宋_GB2312"/>
          <w:bCs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为了加强我局对政府投资项目的管理，我局严格遵守《政府投资条例》及区相关政策的规定。</w:t>
      </w:r>
      <w:r>
        <w:rPr>
          <w:rFonts w:hint="eastAsia" w:ascii="仿宋_GB2312" w:eastAsia="仿宋_GB2312"/>
          <w:bCs/>
          <w:sz w:val="32"/>
          <w:szCs w:val="32"/>
        </w:rPr>
        <w:t>政府投资项目根据性质不同，由各业务科室负责具体实施并制定每个项目的中长期实施规划，明确项目实施的各个环节、计划完成时间、实际完成时间、偏差原因和纠偏措施，并定期向有关单位及部门汇报项目的进展情况。</w:t>
      </w:r>
    </w:p>
    <w:p>
      <w:pPr>
        <w:spacing w:line="600" w:lineRule="exact"/>
        <w:ind w:firstLine="640" w:firstLineChars="200"/>
        <w:outlineLvl w:val="1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eastAsia="仿宋_GB2312"/>
          <w:bCs/>
          <w:sz w:val="32"/>
          <w:szCs w:val="32"/>
        </w:rPr>
        <w:t>2</w:t>
      </w:r>
      <w:r>
        <w:rPr>
          <w:rFonts w:ascii="仿宋_GB2312" w:eastAsia="仿宋_GB2312"/>
          <w:bCs/>
          <w:sz w:val="32"/>
          <w:szCs w:val="32"/>
        </w:rPr>
        <w:t>020</w:t>
      </w:r>
      <w:r>
        <w:rPr>
          <w:rFonts w:hint="eastAsia" w:ascii="仿宋_GB2312" w:eastAsia="仿宋_GB2312"/>
          <w:bCs/>
          <w:sz w:val="32"/>
          <w:szCs w:val="32"/>
        </w:rPr>
        <w:t>年受疫情影响，部分项目暂缓执行，但部分项目执行率达到9</w:t>
      </w:r>
      <w:r>
        <w:rPr>
          <w:rFonts w:ascii="仿宋_GB2312" w:eastAsia="仿宋_GB2312"/>
          <w:bCs/>
          <w:sz w:val="32"/>
          <w:szCs w:val="32"/>
        </w:rPr>
        <w:t>0</w:t>
      </w:r>
      <w:r>
        <w:rPr>
          <w:rFonts w:hint="eastAsia" w:ascii="仿宋_GB2312" w:eastAsia="仿宋_GB2312"/>
          <w:bCs/>
          <w:sz w:val="32"/>
          <w:szCs w:val="32"/>
        </w:rPr>
        <w:t>%以上，有计划、高效地完成了当年度区委区政府、区发改局布置给我局的政府投资项目计划。</w:t>
      </w:r>
    </w:p>
    <w:p>
      <w:pPr>
        <w:ind w:firstLine="640" w:firstLineChars="200"/>
        <w:rPr>
          <w:rFonts w:hint="eastAsia" w:ascii="楷体" w:hAnsi="楷体" w:eastAsia="楷体" w:cs="楷体"/>
          <w:bCs/>
          <w:sz w:val="32"/>
          <w:szCs w:val="32"/>
        </w:rPr>
      </w:pPr>
      <w:r>
        <w:rPr>
          <w:rFonts w:hint="eastAsia" w:ascii="楷体" w:hAnsi="楷体" w:eastAsia="楷体" w:cs="楷体"/>
          <w:bCs/>
          <w:sz w:val="32"/>
          <w:szCs w:val="32"/>
        </w:rPr>
        <w:t>（三）</w:t>
      </w:r>
      <w:r>
        <w:rPr>
          <w:rFonts w:hint="eastAsia" w:ascii="楷体" w:hAnsi="楷体" w:eastAsia="楷体" w:cs="楷体"/>
          <w:color w:val="000000"/>
          <w:kern w:val="0"/>
          <w:sz w:val="32"/>
          <w:szCs w:val="32"/>
          <w:lang w:val="zh-CN"/>
        </w:rPr>
        <w:t>资金管理和使用情况</w:t>
      </w:r>
    </w:p>
    <w:p>
      <w:pPr>
        <w:ind w:firstLine="640" w:firstLineChars="200"/>
        <w:rPr>
          <w:rFonts w:ascii="仿宋_GB2312" w:eastAsia="仿宋_GB2312"/>
          <w:bCs/>
          <w:sz w:val="32"/>
          <w:szCs w:val="32"/>
        </w:rPr>
      </w:pPr>
      <w:r>
        <w:rPr>
          <w:rFonts w:hint="eastAsia" w:ascii="仿宋_GB2312" w:eastAsia="仿宋_GB2312"/>
          <w:bCs/>
          <w:sz w:val="32"/>
          <w:szCs w:val="32"/>
        </w:rPr>
        <w:t>2</w:t>
      </w:r>
      <w:r>
        <w:rPr>
          <w:rFonts w:ascii="仿宋_GB2312" w:eastAsia="仿宋_GB2312"/>
          <w:bCs/>
          <w:sz w:val="32"/>
          <w:szCs w:val="32"/>
        </w:rPr>
        <w:t>020</w:t>
      </w:r>
      <w:r>
        <w:rPr>
          <w:rFonts w:hint="eastAsia" w:ascii="仿宋_GB2312" w:eastAsia="仿宋_GB2312"/>
          <w:bCs/>
          <w:sz w:val="32"/>
          <w:szCs w:val="32"/>
        </w:rPr>
        <w:t>年度，我局各政府投资项目均经过内部审批通过并提交给项目主管单位或</w:t>
      </w:r>
      <w:r>
        <w:rPr>
          <w:rFonts w:hint="eastAsia" w:ascii="仿宋_GB2312" w:eastAsia="仿宋_GB2312"/>
          <w:bCs/>
          <w:sz w:val="32"/>
          <w:szCs w:val="32"/>
          <w:lang w:eastAsia="zh-CN"/>
        </w:rPr>
        <w:t>区发改财政局</w:t>
      </w:r>
      <w:r>
        <w:rPr>
          <w:rFonts w:hint="eastAsia" w:ascii="仿宋_GB2312" w:eastAsia="仿宋_GB2312"/>
          <w:bCs/>
          <w:sz w:val="32"/>
          <w:szCs w:val="32"/>
        </w:rPr>
        <w:t>审批，均经过集体议事进行科学决策，决策内容明确了政府投资项目的资金投向和结构，符合政府投资项目及行业相关的法律法规，编报项目预算时，我局编报了《绩效目标申报表》，明确了项目目标；资金支付时，严格按照合作区相关财务管理办法及单位内部审批程序的要求，提交相应的领导审批，根据项目合同约定的付款条件支付进度款项，保证资金使用合法合规。</w:t>
      </w:r>
    </w:p>
    <w:p>
      <w:pPr>
        <w:ind w:firstLine="640" w:firstLineChars="200"/>
        <w:rPr>
          <w:rFonts w:hint="eastAsia" w:ascii="楷体" w:hAnsi="楷体" w:eastAsia="楷体" w:cs="楷体"/>
          <w:bCs/>
          <w:sz w:val="32"/>
          <w:szCs w:val="32"/>
        </w:rPr>
      </w:pPr>
      <w:r>
        <w:rPr>
          <w:rFonts w:hint="eastAsia" w:ascii="楷体" w:hAnsi="楷体" w:eastAsia="楷体" w:cs="楷体"/>
          <w:bCs/>
          <w:sz w:val="32"/>
          <w:szCs w:val="32"/>
        </w:rPr>
        <w:t>（四）其他需要说明的问题及下一步计划</w:t>
      </w:r>
    </w:p>
    <w:p>
      <w:pPr>
        <w:ind w:firstLine="640" w:firstLineChars="200"/>
        <w:rPr>
          <w:rFonts w:ascii="仿宋_GB2312" w:eastAsia="仿宋_GB2312"/>
          <w:bCs/>
          <w:sz w:val="32"/>
          <w:szCs w:val="32"/>
        </w:rPr>
      </w:pPr>
      <w:r>
        <w:rPr>
          <w:rFonts w:hint="eastAsia" w:ascii="仿宋_GB2312" w:hAnsi="Calibri" w:eastAsia="仿宋_GB2312"/>
          <w:sz w:val="32"/>
          <w:szCs w:val="32"/>
        </w:rPr>
        <w:t>丰富预算绩效管理手段，通过完善绩效目标设定要求、细化绩效评价指标体系设计、加强绩效运行监控、优化绩效评价表单等，制定科学合理的绩效管理模式，推进预算绩效管理工作全面化，保障单位资金使用效益。</w:t>
      </w:r>
    </w:p>
    <w:sectPr>
      <w:footerReference r:id="rId3" w:type="default"/>
      <w:footerReference r:id="rId4" w:type="even"/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U5B8Bu4F53">
    <w:altName w:val="Cambria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ambria">
    <w:panose1 w:val="02040503050406030204"/>
    <w:charset w:val="00"/>
    <w:family w:val="auto"/>
    <w:pitch w:val="default"/>
    <w:sig w:usb0="E00006FF" w:usb1="420024FF" w:usb2="02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ind w:right="360" w:firstLine="360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s0lY7tAAAAAFAQAADwAAAAAAAAABACAAAAAi&#10;AAAAZHJzL2Rvd25yZXYueG1sUEsBAhQAFAAAAAgAh07iQErbzf8SAgAAEwQAAA4AAAAAAAAAAQAg&#10;AAAAHwEAAGRycy9lMm9Eb2MueG1sUEsFBgAAAAAGAAYAWQEAAKM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</w:pP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t>1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outside" w:y="1"/>
      <w:numPr>
        <w:ins w:id="0" w:author="吴爱文" w:date="2013-05-24T17:02:00Z"/>
      </w:numPr>
      <w:rPr>
        <w:ins w:id="1" w:author="吴爱文" w:date="2013-05-24T17:02:00Z"/>
        <w:rStyle w:val="7"/>
      </w:rPr>
    </w:pPr>
    <w:ins w:id="2" w:author="吴爱文" w:date="2013-05-24T17:02:00Z">
      <w:r>
        <w:rPr>
          <w:rStyle w:val="7"/>
        </w:rPr>
        <w:fldChar w:fldCharType="begin"/>
      </w:r>
    </w:ins>
    <w:ins w:id="3" w:author="吴爱文" w:date="2013-05-24T17:02:00Z">
      <w:r>
        <w:rPr>
          <w:rStyle w:val="7"/>
        </w:rPr>
        <w:instrText xml:space="preserve">PAGE  </w:instrText>
      </w:r>
    </w:ins>
    <w:ins w:id="4" w:author="吴爱文" w:date="2013-05-24T17:02:00Z">
      <w:r>
        <w:rPr>
          <w:rStyle w:val="7"/>
        </w:rPr>
        <w:fldChar w:fldCharType="end"/>
      </w:r>
    </w:ins>
  </w:p>
  <w:p>
    <w:pPr>
      <w:pStyle w:val="3"/>
      <w:ind w:right="360" w:firstLine="360"/>
      <w:pPrChange w:id="5" w:author="吴爱文" w:date="2013-05-24T17:02:00Z">
        <w:pPr>
          <w:pStyle w:val="3"/>
        </w:pPr>
      </w:pPrChange>
    </w:pPr>
  </w:p>
</w:ftr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person w15:author="吴爱文">
    <w15:presenceInfo w15:providerId="None" w15:userId="吴爱文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2"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1D07"/>
    <w:rsid w:val="00005933"/>
    <w:rsid w:val="000209EF"/>
    <w:rsid w:val="00020A0D"/>
    <w:rsid w:val="000671AB"/>
    <w:rsid w:val="0007160F"/>
    <w:rsid w:val="00081E4F"/>
    <w:rsid w:val="000A5A0C"/>
    <w:rsid w:val="000D444A"/>
    <w:rsid w:val="000F7AA5"/>
    <w:rsid w:val="001042F2"/>
    <w:rsid w:val="00105110"/>
    <w:rsid w:val="001154CF"/>
    <w:rsid w:val="00127B9F"/>
    <w:rsid w:val="00147326"/>
    <w:rsid w:val="001A4373"/>
    <w:rsid w:val="001D1457"/>
    <w:rsid w:val="001D67C3"/>
    <w:rsid w:val="00202962"/>
    <w:rsid w:val="00207ECB"/>
    <w:rsid w:val="002863A2"/>
    <w:rsid w:val="002A215C"/>
    <w:rsid w:val="002B7599"/>
    <w:rsid w:val="002D6B27"/>
    <w:rsid w:val="002D7AFE"/>
    <w:rsid w:val="00325263"/>
    <w:rsid w:val="00342606"/>
    <w:rsid w:val="00353F4E"/>
    <w:rsid w:val="003743E9"/>
    <w:rsid w:val="00387FB2"/>
    <w:rsid w:val="00397049"/>
    <w:rsid w:val="003A6967"/>
    <w:rsid w:val="003D1D9B"/>
    <w:rsid w:val="004112D3"/>
    <w:rsid w:val="00427533"/>
    <w:rsid w:val="00433E9A"/>
    <w:rsid w:val="0049752A"/>
    <w:rsid w:val="004A4F6A"/>
    <w:rsid w:val="004C0303"/>
    <w:rsid w:val="004E6205"/>
    <w:rsid w:val="004F3E6E"/>
    <w:rsid w:val="0050768E"/>
    <w:rsid w:val="005209B0"/>
    <w:rsid w:val="00526620"/>
    <w:rsid w:val="00544228"/>
    <w:rsid w:val="00564DDD"/>
    <w:rsid w:val="005B1352"/>
    <w:rsid w:val="005B5077"/>
    <w:rsid w:val="005C16D5"/>
    <w:rsid w:val="005E4305"/>
    <w:rsid w:val="005F2892"/>
    <w:rsid w:val="005F3ABA"/>
    <w:rsid w:val="00606C06"/>
    <w:rsid w:val="00611848"/>
    <w:rsid w:val="00611B20"/>
    <w:rsid w:val="0063531C"/>
    <w:rsid w:val="00636466"/>
    <w:rsid w:val="006512FF"/>
    <w:rsid w:val="00664D24"/>
    <w:rsid w:val="00665848"/>
    <w:rsid w:val="0068767F"/>
    <w:rsid w:val="00690A9A"/>
    <w:rsid w:val="00695337"/>
    <w:rsid w:val="006A5CF8"/>
    <w:rsid w:val="006D0731"/>
    <w:rsid w:val="006D7CBA"/>
    <w:rsid w:val="00717444"/>
    <w:rsid w:val="00726197"/>
    <w:rsid w:val="007352ED"/>
    <w:rsid w:val="007418FE"/>
    <w:rsid w:val="00776CDF"/>
    <w:rsid w:val="00790B66"/>
    <w:rsid w:val="007B2123"/>
    <w:rsid w:val="007E1C7F"/>
    <w:rsid w:val="008064D3"/>
    <w:rsid w:val="008122C3"/>
    <w:rsid w:val="00812BC8"/>
    <w:rsid w:val="00861BAC"/>
    <w:rsid w:val="008669D0"/>
    <w:rsid w:val="008729F4"/>
    <w:rsid w:val="0088153E"/>
    <w:rsid w:val="008E1AB4"/>
    <w:rsid w:val="00903F45"/>
    <w:rsid w:val="00914715"/>
    <w:rsid w:val="009534BF"/>
    <w:rsid w:val="0095447F"/>
    <w:rsid w:val="0097017A"/>
    <w:rsid w:val="009B6AD3"/>
    <w:rsid w:val="009C0C80"/>
    <w:rsid w:val="009D5D09"/>
    <w:rsid w:val="00A17AF4"/>
    <w:rsid w:val="00A457D1"/>
    <w:rsid w:val="00A52553"/>
    <w:rsid w:val="00A543D2"/>
    <w:rsid w:val="00A5521B"/>
    <w:rsid w:val="00A73217"/>
    <w:rsid w:val="00A97066"/>
    <w:rsid w:val="00AA4F39"/>
    <w:rsid w:val="00AB07CF"/>
    <w:rsid w:val="00AB4357"/>
    <w:rsid w:val="00AB5E41"/>
    <w:rsid w:val="00AB78B5"/>
    <w:rsid w:val="00AD58D2"/>
    <w:rsid w:val="00AD70A4"/>
    <w:rsid w:val="00B12EA0"/>
    <w:rsid w:val="00B15D5C"/>
    <w:rsid w:val="00B243CE"/>
    <w:rsid w:val="00B36DCE"/>
    <w:rsid w:val="00B37848"/>
    <w:rsid w:val="00B41A9E"/>
    <w:rsid w:val="00B44F27"/>
    <w:rsid w:val="00B5158A"/>
    <w:rsid w:val="00B7186D"/>
    <w:rsid w:val="00B7296F"/>
    <w:rsid w:val="00B809CB"/>
    <w:rsid w:val="00B81396"/>
    <w:rsid w:val="00B84309"/>
    <w:rsid w:val="00B94408"/>
    <w:rsid w:val="00BB3196"/>
    <w:rsid w:val="00BE63C3"/>
    <w:rsid w:val="00C116EC"/>
    <w:rsid w:val="00C37DA4"/>
    <w:rsid w:val="00C666B7"/>
    <w:rsid w:val="00C7045A"/>
    <w:rsid w:val="00C74FBE"/>
    <w:rsid w:val="00CB0A2E"/>
    <w:rsid w:val="00CE1D07"/>
    <w:rsid w:val="00CE2980"/>
    <w:rsid w:val="00D00BE2"/>
    <w:rsid w:val="00D10C33"/>
    <w:rsid w:val="00D168C3"/>
    <w:rsid w:val="00D2511E"/>
    <w:rsid w:val="00D353CF"/>
    <w:rsid w:val="00D729B7"/>
    <w:rsid w:val="00D829B7"/>
    <w:rsid w:val="00D92EFB"/>
    <w:rsid w:val="00DA36E7"/>
    <w:rsid w:val="00DD5EDB"/>
    <w:rsid w:val="00DE2171"/>
    <w:rsid w:val="00E135D4"/>
    <w:rsid w:val="00E248FA"/>
    <w:rsid w:val="00E25499"/>
    <w:rsid w:val="00E93B31"/>
    <w:rsid w:val="00E96EF2"/>
    <w:rsid w:val="00EF5EB6"/>
    <w:rsid w:val="00F04164"/>
    <w:rsid w:val="00F303D4"/>
    <w:rsid w:val="00F305A4"/>
    <w:rsid w:val="00F53E87"/>
    <w:rsid w:val="00F83BE2"/>
    <w:rsid w:val="00FA3625"/>
    <w:rsid w:val="00FB6C1B"/>
    <w:rsid w:val="00FC4602"/>
    <w:rsid w:val="00FE61C9"/>
    <w:rsid w:val="00FE6F55"/>
    <w:rsid w:val="00FF4D98"/>
    <w:rsid w:val="0E4805A6"/>
    <w:rsid w:val="25D91E47"/>
    <w:rsid w:val="2D190B27"/>
    <w:rsid w:val="34B25B40"/>
    <w:rsid w:val="35B40503"/>
    <w:rsid w:val="39846704"/>
    <w:rsid w:val="4AF35A4B"/>
    <w:rsid w:val="58861521"/>
    <w:rsid w:val="5DA31303"/>
    <w:rsid w:val="64DC0060"/>
    <w:rsid w:val="64EC62A1"/>
    <w:rsid w:val="65D73E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uiPriority w:val="0"/>
    <w:pPr>
      <w:jc w:val="left"/>
    </w:pPr>
  </w:style>
  <w:style w:type="paragraph" w:styleId="3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page number"/>
    <w:basedOn w:val="6"/>
    <w:uiPriority w:val="0"/>
  </w:style>
  <w:style w:type="character" w:styleId="8">
    <w:name w:val="annotation reference"/>
    <w:basedOn w:val="6"/>
    <w:qFormat/>
    <w:uiPriority w:val="0"/>
    <w:rPr>
      <w:sz w:val="21"/>
      <w:szCs w:val="21"/>
    </w:rPr>
  </w:style>
  <w:style w:type="character" w:customStyle="1" w:styleId="9">
    <w:name w:val="页眉 字符"/>
    <w:basedOn w:val="6"/>
    <w:link w:val="4"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microsoft.com/office/2011/relationships/people" Target="people.xml"/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437</Words>
  <Characters>2496</Characters>
  <Lines>20</Lines>
  <Paragraphs>5</Paragraphs>
  <TotalTime>4</TotalTime>
  <ScaleCrop>false</ScaleCrop>
  <LinksUpToDate>false</LinksUpToDate>
  <CharactersWithSpaces>2928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2021-08-31T07:17:00Z</dcterms:created>
  <dc:creator>赖司琦</dc:creator>
  <cp:lastModifiedBy>高倞</cp:lastModifiedBy>
  <cp:lastPrinted>2021-09-30T02:35:00Z</cp:lastPrinted>
  <dcterms:modified xsi:type="dcterms:W3CDTF">2021-09-30T07:42:01Z</dcterms:modified>
  <dc:title>部门分管专项资金（基金）整体绩效</dc:title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  <property fmtid="{D5CDD505-2E9C-101B-9397-08002B2CF9AE}" pid="3" name="ICV">
    <vt:lpwstr>B8BC414CAEA1405894D4674FDADB555E</vt:lpwstr>
  </property>
</Properties>
</file>